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37" w:rsidRPr="00784690" w:rsidRDefault="00EA7837" w:rsidP="00784690">
      <w:pPr>
        <w:rPr>
          <w:lang w:val="fr-BE"/>
        </w:rPr>
      </w:pPr>
      <w:bookmarkStart w:id="0" w:name="_Toc42488099"/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tbl>
      <w:tblPr>
        <w:tblW w:w="0" w:type="auto"/>
        <w:jc w:val="center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317"/>
      </w:tblGrid>
      <w:tr w:rsidR="00EA7837" w:rsidRPr="005C14EF" w:rsidTr="00F73482">
        <w:trPr>
          <w:jc w:val="center"/>
        </w:trPr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EA7837" w:rsidRPr="005C14EF" w:rsidRDefault="00EA7837" w:rsidP="00F73482">
            <w:pPr>
              <w:spacing w:before="0" w:after="0"/>
              <w:ind w:right="113"/>
              <w:rPr>
                <w:b/>
                <w:bCs/>
              </w:rPr>
            </w:pPr>
          </w:p>
          <w:p w:rsidR="00EA7837" w:rsidRPr="005C14EF" w:rsidRDefault="00EA7837" w:rsidP="00F73482">
            <w:pPr>
              <w:pStyle w:val="Heading3"/>
              <w:framePr w:wrap="auto"/>
              <w:shd w:val="clear" w:color="auto" w:fill="FFFFFF"/>
              <w:spacing w:before="0" w:after="0"/>
              <w:ind w:right="113"/>
              <w:jc w:val="center"/>
              <w:rPr>
                <w:rFonts w:cs="Arial"/>
                <w:b/>
                <w:bCs/>
                <w:sz w:val="40"/>
                <w:szCs w:val="24"/>
                <w:lang w:val="sl-SI"/>
              </w:rPr>
            </w:pPr>
            <w:r w:rsidRPr="005C14EF">
              <w:rPr>
                <w:rFonts w:cs="Arial"/>
                <w:b/>
                <w:bCs/>
                <w:sz w:val="40"/>
                <w:szCs w:val="24"/>
                <w:lang w:val="sl-SI"/>
              </w:rPr>
              <w:t xml:space="preserve">Annex </w:t>
            </w:r>
            <w:r>
              <w:rPr>
                <w:rFonts w:cs="Arial"/>
                <w:b/>
                <w:bCs/>
                <w:sz w:val="40"/>
                <w:szCs w:val="24"/>
                <w:lang w:val="sl-SI"/>
              </w:rPr>
              <w:t>IV</w:t>
            </w:r>
          </w:p>
          <w:p w:rsidR="00EA7837" w:rsidRPr="005C14EF" w:rsidRDefault="00EA7837" w:rsidP="00F73482">
            <w:pPr>
              <w:spacing w:before="0" w:after="0"/>
              <w:ind w:right="113"/>
              <w:rPr>
                <w:b/>
                <w:bCs/>
              </w:rPr>
            </w:pPr>
          </w:p>
        </w:tc>
      </w:tr>
    </w:tbl>
    <w:p w:rsidR="00EA7837" w:rsidRPr="00784690" w:rsidRDefault="00EA7837" w:rsidP="00784690">
      <w:pPr>
        <w:rPr>
          <w:lang w:val="fr-BE"/>
        </w:rPr>
      </w:pPr>
    </w:p>
    <w:p w:rsidR="00EA7837" w:rsidRPr="00784690" w:rsidRDefault="00EA7837" w:rsidP="00784690">
      <w:pPr>
        <w:rPr>
          <w:lang w:val="fr-BE"/>
        </w:rPr>
      </w:pPr>
    </w:p>
    <w:p w:rsidR="00EA7837" w:rsidRDefault="00EA7837" w:rsidP="00EA7837">
      <w:pPr>
        <w:rPr>
          <w:lang w:val="fr-BE"/>
        </w:rPr>
      </w:pPr>
    </w:p>
    <w:p w:rsidR="00784690" w:rsidRPr="005C14EF" w:rsidRDefault="00784690" w:rsidP="00EA7837">
      <w:pPr>
        <w:rPr>
          <w:lang w:val="fr-BE"/>
        </w:rPr>
      </w:pPr>
    </w:p>
    <w:p w:rsidR="00EA7837" w:rsidRPr="005C14EF" w:rsidRDefault="00EA7837" w:rsidP="00EA7837">
      <w:pPr>
        <w:rPr>
          <w:lang w:val="fr-BE"/>
        </w:rPr>
      </w:pPr>
    </w:p>
    <w:p w:rsidR="00EA7837" w:rsidRDefault="00EA7837" w:rsidP="00EA7837">
      <w:pPr>
        <w:jc w:val="center"/>
        <w:rPr>
          <w:rFonts w:cs="Arial"/>
          <w:b/>
          <w:sz w:val="48"/>
          <w:szCs w:val="48"/>
        </w:rPr>
        <w:sectPr w:rsidR="00EA7837" w:rsidSect="00AA0970">
          <w:headerReference w:type="default" r:id="rId9"/>
          <w:headerReference w:type="first" r:id="rId10"/>
          <w:footerReference w:type="first" r:id="rId11"/>
          <w:pgSz w:w="11907" w:h="16840" w:code="9"/>
          <w:pgMar w:top="1134" w:right="1418" w:bottom="1134" w:left="1134" w:header="709" w:footer="709" w:gutter="567"/>
          <w:pgNumType w:start="67"/>
          <w:cols w:space="708"/>
          <w:titlePg/>
        </w:sectPr>
      </w:pPr>
      <w:r>
        <w:rPr>
          <w:rFonts w:cs="Arial"/>
          <w:b/>
          <w:sz w:val="48"/>
          <w:szCs w:val="48"/>
        </w:rPr>
        <w:t>Financial Offer</w:t>
      </w:r>
      <w:r w:rsidRPr="005C14EF">
        <w:rPr>
          <w:rFonts w:cs="Arial"/>
          <w:b/>
          <w:sz w:val="48"/>
          <w:szCs w:val="48"/>
        </w:rPr>
        <w:t xml:space="preserve"> </w:t>
      </w:r>
    </w:p>
    <w:p w:rsidR="00EA7837" w:rsidRDefault="00EA7837" w:rsidP="00EA7837">
      <w:pPr>
        <w:spacing w:before="0" w:after="0"/>
        <w:outlineLvl w:val="0"/>
        <w:rPr>
          <w:lang w:val="en-GB"/>
        </w:rPr>
      </w:pPr>
    </w:p>
    <w:p w:rsidR="00EA7837" w:rsidRDefault="00EA7837" w:rsidP="00EA7837">
      <w:pPr>
        <w:pStyle w:val="Heading1"/>
        <w:tabs>
          <w:tab w:val="left" w:pos="2268"/>
        </w:tabs>
        <w:spacing w:before="0" w:after="0"/>
        <w:ind w:left="0" w:firstLine="0"/>
        <w:jc w:val="center"/>
        <w:rPr>
          <w:lang w:val="en-GB"/>
        </w:rPr>
      </w:pPr>
      <w:r w:rsidRPr="006F7023">
        <w:rPr>
          <w:rFonts w:cs="Arial"/>
          <w:lang w:val="en-GB"/>
        </w:rPr>
        <w:t>ANNEX IV: BUDGET BREAKDOWN (MODEL FINANCIAL OFFER)</w:t>
      </w:r>
    </w:p>
    <w:p w:rsidR="00EA7837" w:rsidRDefault="00EA7837" w:rsidP="00EA7837">
      <w:pPr>
        <w:spacing w:before="0" w:after="0"/>
        <w:outlineLvl w:val="0"/>
        <w:rPr>
          <w:lang w:val="en-GB"/>
        </w:rPr>
      </w:pPr>
    </w:p>
    <w:p w:rsidR="00EA7837" w:rsidRPr="00784690" w:rsidRDefault="00EA7837" w:rsidP="00784690">
      <w:pPr>
        <w:spacing w:before="0" w:after="0"/>
        <w:outlineLvl w:val="0"/>
        <w:rPr>
          <w:lang w:val="en-GB"/>
        </w:rPr>
      </w:pPr>
    </w:p>
    <w:p w:rsidR="00EA7837" w:rsidRDefault="00EA7837" w:rsidP="00EA7837">
      <w:pPr>
        <w:spacing w:before="0"/>
        <w:ind w:left="2160" w:hanging="2160"/>
        <w:rPr>
          <w:b/>
        </w:rPr>
      </w:pPr>
      <w:r w:rsidRPr="00DB331D">
        <w:rPr>
          <w:b/>
          <w:lang w:val="en-GB"/>
        </w:rPr>
        <w:t xml:space="preserve">Contract title: </w:t>
      </w:r>
      <w:r>
        <w:rPr>
          <w:b/>
          <w:lang w:val="en-GB"/>
        </w:rPr>
        <w:tab/>
      </w:r>
      <w:r w:rsidRPr="00DB331D">
        <w:rPr>
          <w:b/>
        </w:rPr>
        <w:t xml:space="preserve">THE SUPPLY OF </w:t>
      </w:r>
      <w:r w:rsidR="007011BE">
        <w:rPr>
          <w:b/>
        </w:rPr>
        <w:t>OPERATIONAL AND MAINTENANCE EQUIPMENT</w:t>
      </w:r>
    </w:p>
    <w:p w:rsidR="007011BE" w:rsidRPr="00DB331D" w:rsidRDefault="007011BE" w:rsidP="00EA7837">
      <w:pPr>
        <w:spacing w:before="0"/>
        <w:ind w:left="2160" w:hanging="2160"/>
        <w:rPr>
          <w:b/>
          <w:lang w:val="en-GB"/>
        </w:rPr>
      </w:pPr>
    </w:p>
    <w:p w:rsidR="00EA7837" w:rsidRPr="00DB331D" w:rsidRDefault="00EA7837" w:rsidP="00EA7837">
      <w:pPr>
        <w:spacing w:before="0"/>
        <w:ind w:left="567" w:hanging="567"/>
        <w:rPr>
          <w:b/>
          <w:lang w:val="en-GB"/>
        </w:rPr>
      </w:pPr>
      <w:r w:rsidRPr="00DB331D">
        <w:rPr>
          <w:b/>
          <w:lang w:val="en-GB"/>
        </w:rPr>
        <w:t xml:space="preserve">Publication reference: </w:t>
      </w:r>
      <w:proofErr w:type="spellStart"/>
      <w:r w:rsidR="008E72FE">
        <w:rPr>
          <w:b/>
          <w:lang w:val="en-GB"/>
        </w:rPr>
        <w:t>EuropeAid</w:t>
      </w:r>
      <w:proofErr w:type="spellEnd"/>
      <w:r w:rsidR="008E72FE">
        <w:rPr>
          <w:b/>
          <w:lang w:val="en-GB"/>
        </w:rPr>
        <w:t>/130</w:t>
      </w:r>
      <w:r w:rsidR="007011BE">
        <w:rPr>
          <w:b/>
          <w:lang w:val="en-GB"/>
        </w:rPr>
        <w:t>486</w:t>
      </w:r>
      <w:r w:rsidR="008E72FE">
        <w:rPr>
          <w:b/>
          <w:lang w:val="en-GB"/>
        </w:rPr>
        <w:t>/</w:t>
      </w:r>
      <w:r w:rsidR="007011BE">
        <w:rPr>
          <w:b/>
          <w:lang w:val="en-GB"/>
        </w:rPr>
        <w:t>M</w:t>
      </w:r>
      <w:r w:rsidR="008E72FE">
        <w:rPr>
          <w:b/>
          <w:lang w:val="en-GB"/>
        </w:rPr>
        <w:t>/SUP/</w:t>
      </w:r>
      <w:proofErr w:type="spellStart"/>
      <w:r w:rsidR="008E72FE">
        <w:rPr>
          <w:b/>
          <w:lang w:val="en-GB"/>
        </w:rPr>
        <w:t>HR</w:t>
      </w:r>
      <w:proofErr w:type="spellEnd"/>
    </w:p>
    <w:p w:rsidR="00EA7837" w:rsidRPr="00784690" w:rsidRDefault="00EA7837" w:rsidP="00EA7837">
      <w:pPr>
        <w:spacing w:before="0" w:after="0"/>
        <w:jc w:val="both"/>
        <w:outlineLvl w:val="0"/>
        <w:rPr>
          <w:lang w:val="en-GB"/>
        </w:rPr>
      </w:pPr>
    </w:p>
    <w:p w:rsidR="00EA7837" w:rsidRDefault="00EA7837" w:rsidP="00EA7837">
      <w:pPr>
        <w:spacing w:before="0" w:after="0"/>
        <w:jc w:val="both"/>
        <w:outlineLvl w:val="0"/>
        <w:rPr>
          <w:b/>
          <w:lang w:val="en-GB"/>
        </w:rPr>
      </w:pPr>
      <w:r>
        <w:rPr>
          <w:b/>
          <w:sz w:val="22"/>
          <w:lang w:val="en-GB"/>
        </w:rPr>
        <w:t>Name of Tenderer</w:t>
      </w:r>
      <w:proofErr w:type="gramStart"/>
      <w:r>
        <w:rPr>
          <w:b/>
          <w:sz w:val="22"/>
          <w:lang w:val="en-GB"/>
        </w:rPr>
        <w:t>:</w:t>
      </w:r>
      <w:r>
        <w:rPr>
          <w:sz w:val="22"/>
          <w:lang w:val="en-GB"/>
        </w:rPr>
        <w:t xml:space="preserve"> </w:t>
      </w:r>
      <w:r>
        <w:rPr>
          <w:sz w:val="22"/>
          <w:lang w:val="en-GB"/>
        </w:rPr>
        <w:tab/>
      </w:r>
      <w:r w:rsidRPr="00235EC8">
        <w:rPr>
          <w:sz w:val="22"/>
          <w:lang w:val="en-GB"/>
        </w:rPr>
        <w:t>………………………………………………………….…</w:t>
      </w:r>
      <w:proofErr w:type="gramEnd"/>
    </w:p>
    <w:p w:rsidR="00EA7837" w:rsidRDefault="00EA7837" w:rsidP="00EA7837">
      <w:pPr>
        <w:spacing w:before="0" w:after="0"/>
        <w:jc w:val="both"/>
        <w:outlineLvl w:val="0"/>
        <w:rPr>
          <w:lang w:val="en-GB"/>
        </w:rPr>
      </w:pPr>
    </w:p>
    <w:p w:rsidR="009D2B78" w:rsidRPr="00784690" w:rsidRDefault="009D2B78" w:rsidP="00EA7837">
      <w:pPr>
        <w:spacing w:before="0" w:after="0"/>
        <w:jc w:val="both"/>
        <w:outlineLvl w:val="0"/>
        <w:rPr>
          <w:b/>
          <w:lang w:val="en-GB"/>
        </w:rPr>
      </w:pPr>
    </w:p>
    <w:tbl>
      <w:tblPr>
        <w:tblW w:w="14592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8"/>
        <w:gridCol w:w="2268"/>
        <w:gridCol w:w="4678"/>
        <w:gridCol w:w="4110"/>
        <w:gridCol w:w="2108"/>
      </w:tblGrid>
      <w:tr w:rsidR="00C96EF9" w:rsidTr="00F6545A">
        <w:trPr>
          <w:trHeight w:val="924"/>
          <w:tblHeader/>
          <w:jc w:val="center"/>
        </w:trPr>
        <w:tc>
          <w:tcPr>
            <w:tcW w:w="142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A</w:t>
            </w:r>
          </w:p>
        </w:tc>
        <w:tc>
          <w:tcPr>
            <w:tcW w:w="226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B</w:t>
            </w:r>
          </w:p>
        </w:tc>
        <w:tc>
          <w:tcPr>
            <w:tcW w:w="467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C</w:t>
            </w:r>
          </w:p>
        </w:tc>
        <w:tc>
          <w:tcPr>
            <w:tcW w:w="4110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D</w:t>
            </w:r>
          </w:p>
        </w:tc>
        <w:tc>
          <w:tcPr>
            <w:tcW w:w="210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E</w:t>
            </w:r>
          </w:p>
        </w:tc>
      </w:tr>
      <w:tr w:rsidR="00C96EF9" w:rsidTr="00F6545A">
        <w:trPr>
          <w:trHeight w:val="1121"/>
          <w:jc w:val="center"/>
        </w:trPr>
        <w:tc>
          <w:tcPr>
            <w:tcW w:w="142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Item number</w:t>
            </w:r>
          </w:p>
        </w:tc>
        <w:tc>
          <w:tcPr>
            <w:tcW w:w="226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Quantity</w:t>
            </w:r>
          </w:p>
        </w:tc>
        <w:tc>
          <w:tcPr>
            <w:tcW w:w="4678" w:type="dxa"/>
            <w:vAlign w:val="center"/>
          </w:tcPr>
          <w:p w:rsidR="00EA7837" w:rsidRDefault="00EA7837" w:rsidP="00F73482">
            <w:pPr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Specifications offered (</w:t>
            </w:r>
            <w:proofErr w:type="spellStart"/>
            <w:r>
              <w:rPr>
                <w:b/>
                <w:smallCaps/>
                <w:sz w:val="22"/>
                <w:lang w:val="en-GB"/>
              </w:rPr>
              <w:t>incl</w:t>
            </w:r>
            <w:proofErr w:type="spellEnd"/>
            <w:r>
              <w:rPr>
                <w:b/>
                <w:smallCaps/>
                <w:sz w:val="22"/>
                <w:lang w:val="en-GB"/>
              </w:rPr>
              <w:t xml:space="preserve"> brand/model)</w:t>
            </w:r>
          </w:p>
        </w:tc>
        <w:tc>
          <w:tcPr>
            <w:tcW w:w="4110" w:type="dxa"/>
            <w:vAlign w:val="center"/>
          </w:tcPr>
          <w:p w:rsidR="00EA7837" w:rsidRPr="006B71A6" w:rsidRDefault="00EA7837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6B71A6">
              <w:rPr>
                <w:smallCaps/>
                <w:sz w:val="22"/>
                <w:lang w:val="en-GB"/>
              </w:rPr>
              <w:t>Unit costs with delivery DD</w:t>
            </w:r>
            <w:r>
              <w:rPr>
                <w:smallCaps/>
                <w:sz w:val="22"/>
                <w:lang w:val="en-GB"/>
              </w:rPr>
              <w:t>U</w:t>
            </w:r>
            <w:r>
              <w:rPr>
                <w:rStyle w:val="FootnoteReference"/>
                <w:smallCaps/>
                <w:sz w:val="22"/>
                <w:lang w:val="en-GB"/>
              </w:rPr>
              <w:footnoteReference w:id="1"/>
            </w:r>
          </w:p>
          <w:p w:rsidR="00EA7837" w:rsidRPr="006B71A6" w:rsidRDefault="00EA7837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>
              <w:rPr>
                <w:smallCaps/>
                <w:sz w:val="22"/>
                <w:lang w:val="en-GB"/>
              </w:rPr>
              <w:t>Addres</w:t>
            </w:r>
            <w:r w:rsidR="00C53702">
              <w:rPr>
                <w:smallCaps/>
                <w:sz w:val="22"/>
                <w:lang w:val="en-GB"/>
              </w:rPr>
              <w:t>s</w:t>
            </w:r>
            <w:r>
              <w:rPr>
                <w:smallCaps/>
                <w:sz w:val="22"/>
                <w:lang w:val="en-GB"/>
              </w:rPr>
              <w:t xml:space="preserve"> </w:t>
            </w:r>
            <w:r w:rsidR="00C53702">
              <w:rPr>
                <w:smallCaps/>
                <w:sz w:val="22"/>
                <w:lang w:val="en-GB"/>
              </w:rPr>
              <w:t>Ra</w:t>
            </w:r>
            <w:r>
              <w:rPr>
                <w:smallCaps/>
                <w:sz w:val="22"/>
                <w:lang w:val="en-GB"/>
              </w:rPr>
              <w:t xml:space="preserve">d </w:t>
            </w:r>
            <w:proofErr w:type="spellStart"/>
            <w:r>
              <w:rPr>
                <w:smallCaps/>
                <w:sz w:val="22"/>
                <w:lang w:val="en-GB"/>
              </w:rPr>
              <w:t>d.o.o</w:t>
            </w:r>
            <w:proofErr w:type="spellEnd"/>
            <w:r>
              <w:rPr>
                <w:smallCaps/>
                <w:sz w:val="22"/>
                <w:lang w:val="en-GB"/>
              </w:rPr>
              <w:t xml:space="preserve">. </w:t>
            </w:r>
            <w:proofErr w:type="spellStart"/>
            <w:r w:rsidR="00C53702">
              <w:rPr>
                <w:smallCaps/>
                <w:sz w:val="22"/>
                <w:lang w:val="en-GB"/>
              </w:rPr>
              <w:t>Drniš</w:t>
            </w:r>
            <w:proofErr w:type="spellEnd"/>
            <w:r>
              <w:rPr>
                <w:smallCaps/>
                <w:sz w:val="22"/>
                <w:lang w:val="en-GB"/>
              </w:rPr>
              <w:t xml:space="preserve">, </w:t>
            </w:r>
            <w:proofErr w:type="spellStart"/>
            <w:r w:rsidR="00C53702">
              <w:rPr>
                <w:smallCaps/>
                <w:sz w:val="22"/>
                <w:lang w:val="en-GB"/>
              </w:rPr>
              <w:t>Stjepana</w:t>
            </w:r>
            <w:proofErr w:type="spellEnd"/>
            <w:r w:rsidR="00C53702">
              <w:rPr>
                <w:smallCaps/>
                <w:sz w:val="22"/>
                <w:lang w:val="en-GB"/>
              </w:rPr>
              <w:t xml:space="preserve"> </w:t>
            </w:r>
            <w:proofErr w:type="spellStart"/>
            <w:r w:rsidR="00C53702">
              <w:rPr>
                <w:smallCaps/>
                <w:sz w:val="22"/>
                <w:lang w:val="en-GB"/>
              </w:rPr>
              <w:t>Radića</w:t>
            </w:r>
            <w:proofErr w:type="spellEnd"/>
            <w:r>
              <w:rPr>
                <w:smallCaps/>
                <w:sz w:val="22"/>
                <w:lang w:val="en-GB"/>
              </w:rPr>
              <w:t xml:space="preserve"> </w:t>
            </w:r>
            <w:r w:rsidR="00C53702">
              <w:rPr>
                <w:smallCaps/>
                <w:sz w:val="22"/>
                <w:lang w:val="en-GB"/>
              </w:rPr>
              <w:t>69</w:t>
            </w:r>
            <w:r>
              <w:rPr>
                <w:smallCaps/>
                <w:sz w:val="22"/>
                <w:lang w:val="en-GB"/>
              </w:rPr>
              <w:t xml:space="preserve">, </w:t>
            </w:r>
            <w:proofErr w:type="spellStart"/>
            <w:r>
              <w:rPr>
                <w:smallCaps/>
                <w:sz w:val="22"/>
                <w:lang w:val="en-GB"/>
              </w:rPr>
              <w:t>HR</w:t>
            </w:r>
            <w:proofErr w:type="spellEnd"/>
            <w:r>
              <w:rPr>
                <w:smallCaps/>
                <w:sz w:val="22"/>
                <w:lang w:val="en-GB"/>
              </w:rPr>
              <w:t xml:space="preserve"> – </w:t>
            </w:r>
            <w:r w:rsidR="00C53702">
              <w:rPr>
                <w:smallCaps/>
                <w:sz w:val="22"/>
                <w:lang w:val="en-GB"/>
              </w:rPr>
              <w:t>22320</w:t>
            </w:r>
            <w:r>
              <w:rPr>
                <w:smallCaps/>
                <w:sz w:val="22"/>
                <w:lang w:val="en-GB"/>
              </w:rPr>
              <w:t xml:space="preserve"> </w:t>
            </w:r>
            <w:proofErr w:type="spellStart"/>
            <w:r w:rsidR="00C53702">
              <w:rPr>
                <w:smallCaps/>
                <w:sz w:val="22"/>
                <w:lang w:val="en-GB"/>
              </w:rPr>
              <w:t>Drniš</w:t>
            </w:r>
            <w:proofErr w:type="spellEnd"/>
          </w:p>
          <w:p w:rsidR="00EA7837" w:rsidRPr="00552D23" w:rsidRDefault="00EA7837" w:rsidP="00F73482">
            <w:pPr>
              <w:spacing w:before="0" w:after="0"/>
              <w:jc w:val="center"/>
              <w:rPr>
                <w:b/>
                <w:smallCaps/>
                <w:sz w:val="28"/>
                <w:szCs w:val="28"/>
                <w:lang w:val="en-GB"/>
              </w:rPr>
            </w:pPr>
            <w:r w:rsidRPr="00552D23">
              <w:rPr>
                <w:smallCaps/>
                <w:sz w:val="28"/>
                <w:szCs w:val="28"/>
                <w:lang w:val="en-GB"/>
              </w:rPr>
              <w:t>euros</w:t>
            </w:r>
          </w:p>
        </w:tc>
        <w:tc>
          <w:tcPr>
            <w:tcW w:w="2108" w:type="dxa"/>
            <w:vAlign w:val="center"/>
          </w:tcPr>
          <w:p w:rsidR="00EA7837" w:rsidRDefault="00EA7837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  <w:r>
              <w:rPr>
                <w:b/>
                <w:smallCaps/>
                <w:sz w:val="22"/>
                <w:lang w:val="en-GB"/>
              </w:rPr>
              <w:t>Total</w:t>
            </w:r>
          </w:p>
          <w:p w:rsidR="00EA7837" w:rsidRPr="006B71A6" w:rsidRDefault="00EA7837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082994">
              <w:rPr>
                <w:smallCaps/>
                <w:sz w:val="28"/>
                <w:szCs w:val="28"/>
                <w:lang w:val="en-GB"/>
              </w:rPr>
              <w:t>euros</w:t>
            </w:r>
          </w:p>
        </w:tc>
      </w:tr>
      <w:tr w:rsidR="00C96EF9" w:rsidTr="00F6545A">
        <w:trPr>
          <w:trHeight w:val="997"/>
          <w:jc w:val="center"/>
        </w:trPr>
        <w:tc>
          <w:tcPr>
            <w:tcW w:w="1428" w:type="dxa"/>
            <w:vAlign w:val="center"/>
          </w:tcPr>
          <w:p w:rsidR="007011BE" w:rsidRPr="007011BE" w:rsidRDefault="007011BE" w:rsidP="00F73482">
            <w:pPr>
              <w:jc w:val="center"/>
              <w:rPr>
                <w:b/>
                <w:smallCaps/>
                <w:lang w:val="en-GB"/>
              </w:rPr>
            </w:pPr>
            <w:r w:rsidRPr="007011BE">
              <w:rPr>
                <w:b/>
                <w:smallCaps/>
                <w:lang w:val="en-GB"/>
              </w:rPr>
              <w:t>1</w:t>
            </w:r>
          </w:p>
        </w:tc>
        <w:tc>
          <w:tcPr>
            <w:tcW w:w="2268" w:type="dxa"/>
            <w:vAlign w:val="center"/>
          </w:tcPr>
          <w:p w:rsidR="007011BE" w:rsidRPr="007011BE" w:rsidRDefault="007011BE" w:rsidP="00F73482">
            <w:pPr>
              <w:jc w:val="center"/>
              <w:rPr>
                <w:b/>
                <w:smallCaps/>
                <w:lang w:val="en-GB"/>
              </w:rPr>
            </w:pPr>
            <w:r w:rsidRPr="007011BE">
              <w:rPr>
                <w:b/>
                <w:smallCaps/>
                <w:lang w:val="en-GB"/>
              </w:rPr>
              <w:t>1</w:t>
            </w:r>
          </w:p>
        </w:tc>
        <w:tc>
          <w:tcPr>
            <w:tcW w:w="4678" w:type="dxa"/>
            <w:vAlign w:val="center"/>
          </w:tcPr>
          <w:p w:rsidR="007011BE" w:rsidRDefault="007011BE" w:rsidP="003505F4">
            <w:pPr>
              <w:jc w:val="center"/>
              <w:rPr>
                <w:b/>
                <w:smallCaps/>
                <w:sz w:val="22"/>
                <w:lang w:val="en-GB"/>
              </w:rPr>
            </w:pPr>
            <w:r w:rsidRPr="007011BE">
              <w:rPr>
                <w:rFonts w:cs="Arial"/>
                <w:b/>
                <w:lang w:val="en-US"/>
              </w:rPr>
              <w:t xml:space="preserve">Flushing Vehicle </w:t>
            </w:r>
            <w:r w:rsidR="003505F4">
              <w:rPr>
                <w:rFonts w:cs="Arial"/>
                <w:b/>
                <w:lang w:val="en-US"/>
              </w:rPr>
              <w:t xml:space="preserve">4 </w:t>
            </w:r>
            <w:r w:rsidRPr="007011BE">
              <w:rPr>
                <w:rFonts w:cs="Arial"/>
                <w:b/>
                <w:lang w:val="en-US"/>
              </w:rPr>
              <w:t>m</w:t>
            </w:r>
            <w:r w:rsidRPr="003505F4">
              <w:rPr>
                <w:rFonts w:cs="Arial"/>
                <w:b/>
                <w:vertAlign w:val="superscript"/>
                <w:lang w:val="en-US"/>
              </w:rPr>
              <w:t xml:space="preserve">3 </w:t>
            </w:r>
            <w:r w:rsidRPr="007011BE">
              <w:rPr>
                <w:rFonts w:cs="Arial"/>
                <w:b/>
                <w:lang w:val="en-US"/>
              </w:rPr>
              <w:t>with Supplementary Materials</w:t>
            </w:r>
          </w:p>
        </w:tc>
        <w:tc>
          <w:tcPr>
            <w:tcW w:w="4110" w:type="dxa"/>
            <w:vAlign w:val="center"/>
          </w:tcPr>
          <w:p w:rsidR="007011BE" w:rsidRPr="006B71A6" w:rsidRDefault="007011BE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</w:p>
        </w:tc>
        <w:tc>
          <w:tcPr>
            <w:tcW w:w="2108" w:type="dxa"/>
            <w:vAlign w:val="center"/>
          </w:tcPr>
          <w:p w:rsidR="007011BE" w:rsidRDefault="007011BE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C96EF9" w:rsidTr="00F6545A">
        <w:trPr>
          <w:trHeight w:val="656"/>
          <w:jc w:val="center"/>
        </w:trPr>
        <w:tc>
          <w:tcPr>
            <w:tcW w:w="1428" w:type="dxa"/>
            <w:vAlign w:val="center"/>
          </w:tcPr>
          <w:p w:rsidR="00C96EF9" w:rsidRPr="007011BE" w:rsidRDefault="00C96EF9" w:rsidP="00F7348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b/>
                <w:lang w:val="en-US"/>
              </w:rPr>
              <w:t>Response time</w:t>
            </w:r>
          </w:p>
        </w:tc>
        <w:tc>
          <w:tcPr>
            <w:tcW w:w="2268" w:type="dxa"/>
            <w:vAlign w:val="center"/>
          </w:tcPr>
          <w:p w:rsidR="00C96EF9" w:rsidRPr="007011BE" w:rsidRDefault="00C96EF9" w:rsidP="0037096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sz w:val="16"/>
                <w:szCs w:val="16"/>
                <w:lang w:val="en-US"/>
              </w:rPr>
              <w:t xml:space="preserve">4 h response time on-site next business day (9-17 </w:t>
            </w:r>
            <w:r w:rsidR="00370962">
              <w:rPr>
                <w:rFonts w:cs="Arial"/>
                <w:sz w:val="16"/>
                <w:szCs w:val="16"/>
                <w:lang w:val="en-US"/>
              </w:rPr>
              <w:t>h) during 3 years of warranty (</w:t>
            </w:r>
            <w:ins w:id="2" w:author="pperos" w:date="2010-12-01T15:32:00Z">
              <w:r w:rsidR="00F83D53">
                <w:rPr>
                  <w:rFonts w:cs="Arial"/>
                  <w:sz w:val="16"/>
                  <w:szCs w:val="16"/>
                  <w:lang w:val="en-US"/>
                </w:rPr>
                <w:t>1</w:t>
              </w:r>
            </w:ins>
            <w:del w:id="3" w:author="pperos" w:date="2010-12-01T15:32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2</w:delText>
              </w:r>
            </w:del>
            <w:r w:rsidRPr="002623B9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del w:id="4" w:author="pperos" w:date="2010-12-01T15:32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s</w:delText>
              </w:r>
            </w:del>
            <w:r w:rsidR="00370962">
              <w:rPr>
                <w:rFonts w:cs="Arial"/>
                <w:sz w:val="16"/>
                <w:szCs w:val="16"/>
                <w:lang w:val="en-US"/>
              </w:rPr>
              <w:t xml:space="preserve"> standard war</w:t>
            </w:r>
            <w:ins w:id="5" w:author="jmarkovic" w:date="2010-12-03T10:49:00Z">
              <w:r w:rsidR="006F4BC9">
                <w:rPr>
                  <w:rFonts w:cs="Arial"/>
                  <w:sz w:val="16"/>
                  <w:szCs w:val="16"/>
                  <w:lang w:val="en-US"/>
                </w:rPr>
                <w:t>r</w:t>
              </w:r>
            </w:ins>
            <w:bookmarkStart w:id="6" w:name="_GoBack"/>
            <w:bookmarkEnd w:id="6"/>
            <w:r w:rsidR="00370962">
              <w:rPr>
                <w:rFonts w:cs="Arial"/>
                <w:sz w:val="16"/>
                <w:szCs w:val="16"/>
                <w:lang w:val="en-US"/>
              </w:rPr>
              <w:t xml:space="preserve">anty and </w:t>
            </w:r>
            <w:ins w:id="7" w:author="pperos" w:date="2010-12-01T15:32:00Z">
              <w:r w:rsidR="00F83D53">
                <w:rPr>
                  <w:rFonts w:cs="Arial"/>
                  <w:sz w:val="16"/>
                  <w:szCs w:val="16"/>
                  <w:lang w:val="en-US"/>
                </w:rPr>
                <w:t>2</w:t>
              </w:r>
            </w:ins>
            <w:del w:id="8" w:author="pperos" w:date="2010-12-01T15:32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1</w:delText>
              </w:r>
            </w:del>
            <w:r w:rsidR="00370962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ins w:id="9" w:author="pperos" w:date="2010-12-01T15:32:00Z">
              <w:r w:rsidR="00F83D53">
                <w:rPr>
                  <w:rFonts w:cs="Arial"/>
                  <w:sz w:val="16"/>
                  <w:szCs w:val="16"/>
                  <w:lang w:val="en-US"/>
                </w:rPr>
                <w:t>s</w:t>
              </w:r>
            </w:ins>
            <w:r w:rsidRPr="002623B9">
              <w:rPr>
                <w:rFonts w:cs="Arial"/>
                <w:sz w:val="16"/>
                <w:szCs w:val="16"/>
                <w:lang w:val="en-US"/>
              </w:rPr>
              <w:t xml:space="preserve"> commercial </w:t>
            </w:r>
            <w:r w:rsidR="00370962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 w:rsidRPr="002623B9">
              <w:rPr>
                <w:rFonts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4678" w:type="dxa"/>
            <w:vAlign w:val="center"/>
          </w:tcPr>
          <w:p w:rsidR="00C96EF9" w:rsidRPr="007011BE" w:rsidRDefault="00C96EF9" w:rsidP="003505F4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C96EF9" w:rsidRPr="006B71A6" w:rsidRDefault="00C96EF9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0330B5">
              <w:rPr>
                <w:rFonts w:cs="Arial"/>
                <w:b/>
                <w:lang w:val="en-US"/>
              </w:rPr>
              <w:t>Lump Sum</w:t>
            </w:r>
          </w:p>
        </w:tc>
        <w:tc>
          <w:tcPr>
            <w:tcW w:w="2108" w:type="dxa"/>
            <w:vAlign w:val="center"/>
          </w:tcPr>
          <w:p w:rsidR="00C96EF9" w:rsidRDefault="00C96EF9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C96EF9" w:rsidTr="00F6545A">
        <w:trPr>
          <w:trHeight w:val="656"/>
          <w:jc w:val="center"/>
        </w:trPr>
        <w:tc>
          <w:tcPr>
            <w:tcW w:w="1428" w:type="dxa"/>
            <w:vAlign w:val="center"/>
          </w:tcPr>
          <w:p w:rsidR="00C96EF9" w:rsidRPr="007011BE" w:rsidRDefault="00C96EF9" w:rsidP="00F7348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b/>
                <w:lang w:val="en-US"/>
              </w:rPr>
              <w:lastRenderedPageBreak/>
              <w:t>Repair time</w:t>
            </w:r>
          </w:p>
        </w:tc>
        <w:tc>
          <w:tcPr>
            <w:tcW w:w="2268" w:type="dxa"/>
            <w:vAlign w:val="center"/>
          </w:tcPr>
          <w:p w:rsidR="00C96EF9" w:rsidRPr="007011BE" w:rsidRDefault="00C96EF9" w:rsidP="00F7348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sz w:val="16"/>
                <w:szCs w:val="16"/>
                <w:lang w:val="en-US"/>
              </w:rPr>
              <w:t>Maximum 1 month time period in case that major defaults are detected and maximum 10 days period in case of minor repair</w:t>
            </w:r>
            <w:r w:rsidR="00370962">
              <w:rPr>
                <w:rFonts w:cs="Arial"/>
                <w:sz w:val="16"/>
                <w:szCs w:val="16"/>
                <w:lang w:val="en-US"/>
              </w:rPr>
              <w:t>s during 3 years of  warranty (</w:t>
            </w:r>
            <w:ins w:id="10" w:author="pperos" w:date="2010-12-01T15:32:00Z">
              <w:r w:rsidR="00F83D53">
                <w:rPr>
                  <w:rFonts w:cs="Arial"/>
                  <w:sz w:val="16"/>
                  <w:szCs w:val="16"/>
                  <w:lang w:val="en-US"/>
                </w:rPr>
                <w:t>1</w:t>
              </w:r>
            </w:ins>
            <w:del w:id="11" w:author="pperos" w:date="2010-12-01T15:32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2</w:delText>
              </w:r>
            </w:del>
            <w:r w:rsidRPr="002623B9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del w:id="12" w:author="pperos" w:date="2010-12-01T15:32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s</w:delText>
              </w:r>
            </w:del>
            <w:r w:rsidR="00370962">
              <w:rPr>
                <w:rFonts w:cs="Arial"/>
                <w:sz w:val="16"/>
                <w:szCs w:val="16"/>
                <w:lang w:val="en-US"/>
              </w:rPr>
              <w:t xml:space="preserve"> standard warranty and </w:t>
            </w:r>
            <w:ins w:id="13" w:author="pperos" w:date="2010-12-01T15:33:00Z">
              <w:r w:rsidR="00F83D53">
                <w:rPr>
                  <w:rFonts w:cs="Arial"/>
                  <w:sz w:val="16"/>
                  <w:szCs w:val="16"/>
                  <w:lang w:val="en-US"/>
                </w:rPr>
                <w:t>2</w:t>
              </w:r>
            </w:ins>
            <w:del w:id="14" w:author="pperos" w:date="2010-12-01T15:33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1</w:delText>
              </w:r>
            </w:del>
            <w:r w:rsidR="00370962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ins w:id="15" w:author="pperos" w:date="2010-12-01T15:33:00Z">
              <w:r w:rsidR="00F83D53">
                <w:rPr>
                  <w:rFonts w:cs="Arial"/>
                  <w:sz w:val="16"/>
                  <w:szCs w:val="16"/>
                  <w:lang w:val="en-US"/>
                </w:rPr>
                <w:t>s</w:t>
              </w:r>
            </w:ins>
            <w:r w:rsidRPr="002623B9">
              <w:rPr>
                <w:rFonts w:cs="Arial"/>
                <w:sz w:val="16"/>
                <w:szCs w:val="16"/>
                <w:lang w:val="en-US"/>
              </w:rPr>
              <w:t xml:space="preserve"> commercial warranty)</w:t>
            </w:r>
          </w:p>
        </w:tc>
        <w:tc>
          <w:tcPr>
            <w:tcW w:w="4678" w:type="dxa"/>
            <w:vAlign w:val="center"/>
          </w:tcPr>
          <w:p w:rsidR="00C96EF9" w:rsidRPr="007011BE" w:rsidRDefault="00C96EF9" w:rsidP="003505F4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C96EF9" w:rsidRPr="006B71A6" w:rsidRDefault="00C96EF9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0330B5">
              <w:rPr>
                <w:rFonts w:cs="Arial"/>
                <w:b/>
                <w:lang w:val="en-US"/>
              </w:rPr>
              <w:t>Lump Sum</w:t>
            </w:r>
          </w:p>
        </w:tc>
        <w:tc>
          <w:tcPr>
            <w:tcW w:w="2108" w:type="dxa"/>
            <w:vAlign w:val="center"/>
          </w:tcPr>
          <w:p w:rsidR="00C96EF9" w:rsidRDefault="00C96EF9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C4503A" w:rsidTr="00F6545A">
        <w:trPr>
          <w:trHeight w:val="656"/>
          <w:jc w:val="center"/>
        </w:trPr>
        <w:tc>
          <w:tcPr>
            <w:tcW w:w="1428" w:type="dxa"/>
            <w:vAlign w:val="center"/>
          </w:tcPr>
          <w:p w:rsidR="00C4503A" w:rsidRPr="007011BE" w:rsidRDefault="00C4503A" w:rsidP="00F7348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b/>
                <w:lang w:val="en-US"/>
              </w:rPr>
              <w:t>Training</w:t>
            </w:r>
          </w:p>
        </w:tc>
        <w:tc>
          <w:tcPr>
            <w:tcW w:w="2268" w:type="dxa"/>
            <w:vAlign w:val="center"/>
          </w:tcPr>
          <w:p w:rsidR="00C4503A" w:rsidRPr="007011BE" w:rsidRDefault="00C4503A" w:rsidP="00F73482">
            <w:pPr>
              <w:jc w:val="center"/>
              <w:rPr>
                <w:b/>
                <w:smallCaps/>
                <w:lang w:val="en-GB"/>
              </w:rPr>
            </w:pPr>
            <w:r w:rsidRPr="00722EB0">
              <w:rPr>
                <w:rFonts w:cs="Arial"/>
                <w:sz w:val="16"/>
                <w:szCs w:val="16"/>
                <w:lang w:val="en-US"/>
              </w:rPr>
              <w:t xml:space="preserve"> Operational training for 10 days for at least 2 persons. The training should be provided in Croatian language.</w:t>
            </w:r>
          </w:p>
        </w:tc>
        <w:tc>
          <w:tcPr>
            <w:tcW w:w="4678" w:type="dxa"/>
            <w:vAlign w:val="center"/>
          </w:tcPr>
          <w:p w:rsidR="00C4503A" w:rsidRPr="007011BE" w:rsidRDefault="00C4503A" w:rsidP="003505F4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C4503A" w:rsidRPr="006B71A6" w:rsidRDefault="00C4503A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0330B5">
              <w:rPr>
                <w:rFonts w:cs="Arial"/>
                <w:b/>
                <w:lang w:val="en-US"/>
              </w:rPr>
              <w:t>Lump Sum</w:t>
            </w:r>
          </w:p>
        </w:tc>
        <w:tc>
          <w:tcPr>
            <w:tcW w:w="2108" w:type="dxa"/>
            <w:vAlign w:val="center"/>
          </w:tcPr>
          <w:p w:rsidR="00C4503A" w:rsidRDefault="00C4503A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C4503A" w:rsidTr="00F6545A">
        <w:trPr>
          <w:trHeight w:val="656"/>
          <w:jc w:val="center"/>
        </w:trPr>
        <w:tc>
          <w:tcPr>
            <w:tcW w:w="1428" w:type="dxa"/>
            <w:vAlign w:val="center"/>
          </w:tcPr>
          <w:p w:rsidR="00C4503A" w:rsidRPr="007011BE" w:rsidRDefault="00C4503A" w:rsidP="00F73482">
            <w:pPr>
              <w:jc w:val="center"/>
              <w:rPr>
                <w:b/>
                <w:smallCaps/>
                <w:lang w:val="en-GB"/>
              </w:rPr>
            </w:pPr>
            <w:r w:rsidRPr="002623B9">
              <w:rPr>
                <w:rFonts w:cs="Arial"/>
                <w:b/>
                <w:lang w:val="en-US"/>
              </w:rPr>
              <w:t>Commercial warranty</w:t>
            </w:r>
          </w:p>
        </w:tc>
        <w:tc>
          <w:tcPr>
            <w:tcW w:w="2268" w:type="dxa"/>
            <w:vAlign w:val="center"/>
          </w:tcPr>
          <w:p w:rsidR="00C4503A" w:rsidRPr="007011BE" w:rsidRDefault="00F83D53" w:rsidP="00F73482">
            <w:pPr>
              <w:jc w:val="center"/>
              <w:rPr>
                <w:b/>
                <w:smallCaps/>
                <w:lang w:val="en-GB"/>
              </w:rPr>
            </w:pPr>
            <w:ins w:id="16" w:author="pperos" w:date="2010-12-01T15:33:00Z">
              <w:r>
                <w:rPr>
                  <w:rFonts w:cs="Arial"/>
                  <w:sz w:val="16"/>
                  <w:szCs w:val="16"/>
                  <w:lang w:val="en-US"/>
                </w:rPr>
                <w:t>2</w:t>
              </w:r>
            </w:ins>
            <w:del w:id="17" w:author="pperos" w:date="2010-12-01T15:33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1</w:delText>
              </w:r>
            </w:del>
            <w:r w:rsidR="00370962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ins w:id="18" w:author="pperos" w:date="2010-12-01T15:33:00Z">
              <w:r>
                <w:rPr>
                  <w:rFonts w:cs="Arial"/>
                  <w:sz w:val="16"/>
                  <w:szCs w:val="16"/>
                  <w:lang w:val="en-US"/>
                </w:rPr>
                <w:t>s</w:t>
              </w:r>
            </w:ins>
            <w:r w:rsidR="00C4503A" w:rsidRPr="002623B9">
              <w:rPr>
                <w:rFonts w:cs="Arial"/>
                <w:sz w:val="16"/>
                <w:szCs w:val="16"/>
                <w:lang w:val="en-US"/>
              </w:rPr>
              <w:t>, begi</w:t>
            </w:r>
            <w:r w:rsidR="00370962">
              <w:rPr>
                <w:rFonts w:cs="Arial"/>
                <w:sz w:val="16"/>
                <w:szCs w:val="16"/>
                <w:lang w:val="en-US"/>
              </w:rPr>
              <w:t xml:space="preserve">nning from the expiry of </w:t>
            </w:r>
            <w:ins w:id="19" w:author="pperos" w:date="2010-12-01T15:33:00Z">
              <w:r>
                <w:rPr>
                  <w:rFonts w:cs="Arial"/>
                  <w:sz w:val="16"/>
                  <w:szCs w:val="16"/>
                  <w:lang w:val="en-US"/>
                </w:rPr>
                <w:t>one</w:t>
              </w:r>
            </w:ins>
            <w:del w:id="20" w:author="pperos" w:date="2010-12-01T15:33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two</w:delText>
              </w:r>
            </w:del>
            <w:r w:rsidR="00C4503A" w:rsidRPr="002623B9">
              <w:rPr>
                <w:rFonts w:cs="Arial"/>
                <w:sz w:val="16"/>
                <w:szCs w:val="16"/>
                <w:lang w:val="en-US"/>
              </w:rPr>
              <w:t xml:space="preserve"> year</w:t>
            </w:r>
            <w:del w:id="21" w:author="pperos" w:date="2010-12-01T15:33:00Z">
              <w:r w:rsidR="00370962" w:rsidDel="00F83D53">
                <w:rPr>
                  <w:rFonts w:cs="Arial"/>
                  <w:sz w:val="16"/>
                  <w:szCs w:val="16"/>
                  <w:lang w:val="en-US"/>
                </w:rPr>
                <w:delText>s</w:delText>
              </w:r>
            </w:del>
            <w:r w:rsidR="00C4503A" w:rsidRPr="002623B9">
              <w:rPr>
                <w:rFonts w:cs="Arial"/>
                <w:sz w:val="16"/>
                <w:szCs w:val="16"/>
                <w:lang w:val="en-US"/>
              </w:rPr>
              <w:t xml:space="preserve"> standard warranty</w:t>
            </w:r>
          </w:p>
        </w:tc>
        <w:tc>
          <w:tcPr>
            <w:tcW w:w="4678" w:type="dxa"/>
            <w:vAlign w:val="center"/>
          </w:tcPr>
          <w:p w:rsidR="00C4503A" w:rsidRPr="007011BE" w:rsidRDefault="00C4503A" w:rsidP="003505F4">
            <w:pPr>
              <w:jc w:val="center"/>
              <w:rPr>
                <w:rFonts w:cs="Arial"/>
                <w:b/>
                <w:lang w:val="en-US"/>
              </w:rPr>
            </w:pPr>
          </w:p>
        </w:tc>
        <w:tc>
          <w:tcPr>
            <w:tcW w:w="4110" w:type="dxa"/>
            <w:vAlign w:val="center"/>
          </w:tcPr>
          <w:p w:rsidR="00C4503A" w:rsidRPr="006B71A6" w:rsidRDefault="00C4503A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0330B5">
              <w:rPr>
                <w:rFonts w:cs="Arial"/>
                <w:b/>
                <w:lang w:val="en-US"/>
              </w:rPr>
              <w:t>Lump Sum</w:t>
            </w:r>
          </w:p>
        </w:tc>
        <w:tc>
          <w:tcPr>
            <w:tcW w:w="2108" w:type="dxa"/>
            <w:vAlign w:val="center"/>
          </w:tcPr>
          <w:p w:rsidR="00C4503A" w:rsidRDefault="00C4503A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C4503A" w:rsidTr="00F6545A">
        <w:trPr>
          <w:trHeight w:val="656"/>
          <w:jc w:val="center"/>
        </w:trPr>
        <w:tc>
          <w:tcPr>
            <w:tcW w:w="12484" w:type="dxa"/>
            <w:gridSpan w:val="4"/>
            <w:vAlign w:val="center"/>
          </w:tcPr>
          <w:p w:rsidR="00C4503A" w:rsidRPr="006B71A6" w:rsidRDefault="00C4503A" w:rsidP="00F73482">
            <w:pPr>
              <w:spacing w:before="0" w:after="0"/>
              <w:jc w:val="center"/>
              <w:rPr>
                <w:smallCaps/>
                <w:sz w:val="22"/>
                <w:lang w:val="en-GB"/>
              </w:rPr>
            </w:pPr>
            <w:r w:rsidRPr="002E643D">
              <w:rPr>
                <w:b/>
                <w:sz w:val="22"/>
                <w:lang w:val="en-GB"/>
              </w:rPr>
              <w:t>TOTAL</w:t>
            </w:r>
            <w:r w:rsidR="00480055">
              <w:rPr>
                <w:b/>
                <w:sz w:val="22"/>
                <w:lang w:val="en-GB"/>
              </w:rPr>
              <w:t>:</w:t>
            </w:r>
          </w:p>
        </w:tc>
        <w:tc>
          <w:tcPr>
            <w:tcW w:w="2108" w:type="dxa"/>
            <w:vAlign w:val="center"/>
          </w:tcPr>
          <w:p w:rsidR="00C4503A" w:rsidRDefault="00C4503A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480055" w:rsidTr="00F6545A">
        <w:trPr>
          <w:trHeight w:val="656"/>
          <w:jc w:val="center"/>
        </w:trPr>
        <w:tc>
          <w:tcPr>
            <w:tcW w:w="12484" w:type="dxa"/>
            <w:gridSpan w:val="4"/>
            <w:vAlign w:val="center"/>
          </w:tcPr>
          <w:p w:rsidR="00480055" w:rsidRDefault="00480055" w:rsidP="00F73482">
            <w:pPr>
              <w:spacing w:before="0" w:after="0"/>
              <w:jc w:val="cent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Discount (if any) in %:</w:t>
            </w:r>
          </w:p>
        </w:tc>
        <w:tc>
          <w:tcPr>
            <w:tcW w:w="2108" w:type="dxa"/>
            <w:vAlign w:val="center"/>
          </w:tcPr>
          <w:p w:rsidR="00480055" w:rsidRDefault="00480055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  <w:tr w:rsidR="00480055" w:rsidTr="00F6545A">
        <w:trPr>
          <w:trHeight w:val="656"/>
          <w:jc w:val="center"/>
        </w:trPr>
        <w:tc>
          <w:tcPr>
            <w:tcW w:w="12484" w:type="dxa"/>
            <w:gridSpan w:val="4"/>
            <w:vAlign w:val="center"/>
          </w:tcPr>
          <w:p w:rsidR="00480055" w:rsidRPr="00F6545A" w:rsidRDefault="00F6545A" w:rsidP="00F73482">
            <w:pPr>
              <w:spacing w:before="0" w:after="0"/>
              <w:jc w:val="center"/>
              <w:rPr>
                <w:b/>
                <w:sz w:val="22"/>
                <w:u w:val="single"/>
                <w:lang w:val="en-GB"/>
              </w:rPr>
            </w:pPr>
            <w:r>
              <w:rPr>
                <w:b/>
                <w:sz w:val="22"/>
                <w:u w:val="single"/>
                <w:lang w:val="en-GB"/>
              </w:rPr>
              <w:t>CONTRACT PRICE</w:t>
            </w:r>
          </w:p>
        </w:tc>
        <w:tc>
          <w:tcPr>
            <w:tcW w:w="2108" w:type="dxa"/>
            <w:vAlign w:val="center"/>
          </w:tcPr>
          <w:p w:rsidR="00480055" w:rsidRDefault="00480055" w:rsidP="00F73482">
            <w:pPr>
              <w:spacing w:before="0" w:after="0"/>
              <w:jc w:val="center"/>
              <w:rPr>
                <w:b/>
                <w:smallCaps/>
                <w:sz w:val="22"/>
                <w:lang w:val="en-GB"/>
              </w:rPr>
            </w:pPr>
          </w:p>
        </w:tc>
      </w:tr>
    </w:tbl>
    <w:p w:rsidR="00EA7837" w:rsidRDefault="00EA7837" w:rsidP="00EA7837">
      <w:pPr>
        <w:spacing w:before="0"/>
        <w:jc w:val="both"/>
        <w:rPr>
          <w:lang w:val="en-GB"/>
        </w:rPr>
      </w:pPr>
    </w:p>
    <w:p w:rsidR="00EA7837" w:rsidRDefault="00EA7837" w:rsidP="00EA7837">
      <w:pPr>
        <w:spacing w:before="0"/>
        <w:jc w:val="both"/>
        <w:rPr>
          <w:lang w:val="en-GB"/>
        </w:rPr>
      </w:pPr>
    </w:p>
    <w:p w:rsidR="00EA7837" w:rsidRPr="00776B3F" w:rsidRDefault="00EA7837" w:rsidP="00EA7837">
      <w:pPr>
        <w:spacing w:before="0"/>
        <w:jc w:val="both"/>
        <w:rPr>
          <w:lang w:val="en-GB"/>
        </w:rPr>
      </w:pPr>
      <w:r w:rsidRPr="00776B3F">
        <w:rPr>
          <w:lang w:val="en-GB"/>
        </w:rPr>
        <w:t>Done at: ………………………</w:t>
      </w:r>
      <w:proofErr w:type="gramStart"/>
      <w:r w:rsidRPr="00776B3F">
        <w:rPr>
          <w:lang w:val="en-GB"/>
        </w:rPr>
        <w:t>, ..</w:t>
      </w:r>
      <w:proofErr w:type="gramEnd"/>
      <w:r w:rsidRPr="00776B3F">
        <w:rPr>
          <w:lang w:val="en-GB"/>
        </w:rPr>
        <w:t>/../..</w:t>
      </w:r>
      <w:r w:rsidRPr="00776B3F">
        <w:rPr>
          <w:lang w:val="en-GB"/>
        </w:rPr>
        <w:tab/>
      </w:r>
      <w:r w:rsidRPr="00776B3F">
        <w:rPr>
          <w:lang w:val="en-GB"/>
        </w:rPr>
        <w:tab/>
      </w:r>
      <w:r w:rsidRPr="00776B3F">
        <w:rPr>
          <w:lang w:val="en-GB"/>
        </w:rPr>
        <w:tab/>
      </w:r>
      <w:proofErr w:type="gramStart"/>
      <w:r w:rsidRPr="00776B3F">
        <w:rPr>
          <w:lang w:val="en-GB"/>
        </w:rPr>
        <w:t>by</w:t>
      </w:r>
      <w:proofErr w:type="gramEnd"/>
      <w:r w:rsidRPr="00776B3F">
        <w:rPr>
          <w:lang w:val="en-GB"/>
        </w:rPr>
        <w:t xml:space="preserve"> (name)</w:t>
      </w:r>
      <w:r w:rsidRPr="00776B3F">
        <w:rPr>
          <w:b/>
          <w:lang w:val="en-GB"/>
        </w:rPr>
        <w:t xml:space="preserve"> </w:t>
      </w:r>
      <w:r w:rsidRPr="00776B3F">
        <w:rPr>
          <w:lang w:val="en-GB"/>
        </w:rPr>
        <w:t>………………………………….</w:t>
      </w:r>
    </w:p>
    <w:p w:rsidR="00EA7837" w:rsidRDefault="00EA7837" w:rsidP="00EA7837">
      <w:pPr>
        <w:spacing w:before="0" w:after="0"/>
        <w:ind w:left="567" w:hanging="567"/>
        <w:rPr>
          <w:lang w:val="en-GB"/>
        </w:rPr>
      </w:pPr>
    </w:p>
    <w:p w:rsidR="00784690" w:rsidRPr="00784690" w:rsidRDefault="00EA7837" w:rsidP="007E50B7">
      <w:pPr>
        <w:spacing w:before="0" w:after="0"/>
        <w:ind w:left="567" w:hanging="567"/>
        <w:rPr>
          <w:highlight w:val="cyan"/>
          <w:lang w:val="en-GB"/>
        </w:rPr>
      </w:pPr>
      <w:r w:rsidRPr="00776B3F">
        <w:rPr>
          <w:lang w:val="en-GB"/>
        </w:rPr>
        <w:lastRenderedPageBreak/>
        <w:t>On behalf of …………………………</w:t>
      </w:r>
      <w:r w:rsidRPr="00776B3F">
        <w:rPr>
          <w:b/>
          <w:lang w:val="en-GB"/>
        </w:rPr>
        <w:tab/>
      </w:r>
      <w:r w:rsidRPr="00776B3F">
        <w:rPr>
          <w:b/>
          <w:lang w:val="en-GB"/>
        </w:rPr>
        <w:tab/>
      </w:r>
      <w:r w:rsidRPr="00776B3F">
        <w:rPr>
          <w:b/>
          <w:lang w:val="en-GB"/>
        </w:rPr>
        <w:tab/>
      </w:r>
      <w:r w:rsidRPr="008A2B20">
        <w:rPr>
          <w:lang w:val="en-GB"/>
        </w:rPr>
        <w:t>(</w:t>
      </w:r>
      <w:proofErr w:type="gramStart"/>
      <w:r w:rsidRPr="008A2B20">
        <w:rPr>
          <w:lang w:val="en-GB"/>
        </w:rPr>
        <w:t>tenderer's</w:t>
      </w:r>
      <w:proofErr w:type="gramEnd"/>
      <w:r w:rsidRPr="008A2B20">
        <w:rPr>
          <w:lang w:val="en-GB"/>
        </w:rPr>
        <w:t xml:space="preserve"> stamp and signature)</w:t>
      </w:r>
      <w:bookmarkEnd w:id="0"/>
    </w:p>
    <w:sectPr w:rsidR="00784690" w:rsidRPr="00784690" w:rsidSect="00A03C46">
      <w:footerReference w:type="default" r:id="rId12"/>
      <w:footerReference w:type="first" r:id="rId13"/>
      <w:pgSz w:w="16840" w:h="11907" w:orient="landscape" w:code="9"/>
      <w:pgMar w:top="1134" w:right="1134" w:bottom="1418" w:left="1134" w:header="720" w:footer="720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03A" w:rsidRDefault="00C4503A">
      <w:r>
        <w:separator/>
      </w:r>
    </w:p>
  </w:endnote>
  <w:endnote w:type="continuationSeparator" w:id="0">
    <w:p w:rsidR="00C4503A" w:rsidRDefault="00C4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A" w:rsidRPr="00EA7837" w:rsidRDefault="00C4503A" w:rsidP="00EA7837">
    <w:pPr>
      <w:pStyle w:val="Footer"/>
      <w:pBdr>
        <w:top w:val="single" w:sz="4" w:space="1" w:color="auto"/>
      </w:pBdr>
      <w:tabs>
        <w:tab w:val="clear" w:pos="8640"/>
        <w:tab w:val="right" w:pos="8789"/>
      </w:tabs>
      <w:spacing w:after="0"/>
    </w:pPr>
    <w:r>
      <w:rPr>
        <w:noProof/>
        <w:sz w:val="16"/>
        <w:szCs w:val="16"/>
      </w:rPr>
      <w:t xml:space="preserve">Part B: </w:t>
    </w:r>
    <w:r w:rsidRPr="00EA7837">
      <w:rPr>
        <w:noProof/>
        <w:sz w:val="16"/>
        <w:szCs w:val="16"/>
      </w:rPr>
      <w:t>Annex IV: Financial Offer</w:t>
    </w:r>
    <w:r w:rsidRPr="00EA7837">
      <w:rPr>
        <w:sz w:val="16"/>
        <w:szCs w:val="16"/>
      </w:rPr>
      <w:t xml:space="preserve">                                                                                                     </w:t>
    </w:r>
    <w:r>
      <w:tab/>
    </w:r>
    <w:r w:rsidRPr="00EA7837">
      <w:rPr>
        <w:sz w:val="16"/>
        <w:szCs w:val="16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F4BC9">
      <w:rPr>
        <w:noProof/>
      </w:rPr>
      <w:t>67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A" w:rsidRPr="00EA7837" w:rsidRDefault="00C4503A" w:rsidP="00EA7837">
    <w:pPr>
      <w:pStyle w:val="Footer"/>
      <w:pBdr>
        <w:top w:val="single" w:sz="4" w:space="1" w:color="auto"/>
      </w:pBdr>
      <w:tabs>
        <w:tab w:val="clear" w:pos="8640"/>
        <w:tab w:val="right" w:pos="14601"/>
      </w:tabs>
      <w:spacing w:after="0"/>
    </w:pPr>
    <w:r>
      <w:rPr>
        <w:noProof/>
        <w:sz w:val="16"/>
        <w:szCs w:val="16"/>
      </w:rPr>
      <w:t xml:space="preserve">Part B: </w:t>
    </w:r>
    <w:r w:rsidRPr="00EA7837">
      <w:rPr>
        <w:noProof/>
        <w:sz w:val="16"/>
        <w:szCs w:val="16"/>
      </w:rPr>
      <w:t>Annex IV: Financial Offer</w:t>
    </w:r>
    <w:r w:rsidRPr="00EA7837">
      <w:rPr>
        <w:sz w:val="16"/>
        <w:szCs w:val="16"/>
      </w:rPr>
      <w:t xml:space="preserve">                                                                                                     </w:t>
    </w:r>
    <w:r>
      <w:tab/>
    </w:r>
    <w:r w:rsidRPr="00EA7837">
      <w:rPr>
        <w:sz w:val="16"/>
        <w:szCs w:val="16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F4BC9">
      <w:rPr>
        <w:noProof/>
      </w:rPr>
      <w:t>69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A" w:rsidRPr="00EA7837" w:rsidRDefault="00C4503A" w:rsidP="00EA7837">
    <w:pPr>
      <w:pStyle w:val="Footer"/>
      <w:pBdr>
        <w:top w:val="single" w:sz="4" w:space="1" w:color="auto"/>
      </w:pBdr>
      <w:tabs>
        <w:tab w:val="clear" w:pos="8640"/>
        <w:tab w:val="right" w:pos="14601"/>
      </w:tabs>
      <w:spacing w:after="0"/>
    </w:pPr>
    <w:r>
      <w:rPr>
        <w:noProof/>
        <w:sz w:val="16"/>
        <w:szCs w:val="16"/>
      </w:rPr>
      <w:t xml:space="preserve">Part B: </w:t>
    </w:r>
    <w:r w:rsidRPr="00EA7837">
      <w:rPr>
        <w:noProof/>
        <w:sz w:val="16"/>
        <w:szCs w:val="16"/>
      </w:rPr>
      <w:t>Annex IV: Financial Offer</w:t>
    </w:r>
    <w:r w:rsidRPr="00EA7837">
      <w:rPr>
        <w:sz w:val="16"/>
        <w:szCs w:val="16"/>
      </w:rPr>
      <w:t xml:space="preserve">                                                                                                     </w:t>
    </w:r>
    <w:r>
      <w:tab/>
    </w:r>
    <w:r w:rsidRPr="00EA7837">
      <w:rPr>
        <w:sz w:val="16"/>
        <w:szCs w:val="16"/>
      </w:rP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F4BC9">
      <w:rPr>
        <w:noProof/>
      </w:rPr>
      <w:t>68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03A" w:rsidRDefault="00C4503A">
      <w:r>
        <w:separator/>
      </w:r>
    </w:p>
  </w:footnote>
  <w:footnote w:type="continuationSeparator" w:id="0">
    <w:p w:rsidR="00C4503A" w:rsidRDefault="00C4503A">
      <w:r>
        <w:continuationSeparator/>
      </w:r>
    </w:p>
  </w:footnote>
  <w:footnote w:id="1">
    <w:p w:rsidR="00C4503A" w:rsidRPr="00552D23" w:rsidRDefault="00C4503A" w:rsidP="00EA7837">
      <w:pPr>
        <w:pStyle w:val="FootnoteText"/>
        <w:spacing w:before="0" w:after="0"/>
        <w:rPr>
          <w:lang w:val="sl-SI"/>
        </w:rPr>
      </w:pPr>
      <w:r>
        <w:rPr>
          <w:rStyle w:val="FootnoteReference"/>
        </w:rPr>
        <w:footnoteRef/>
      </w:r>
      <w:r w:rsidRPr="00446523">
        <w:rPr>
          <w:lang w:val="en-US"/>
        </w:rPr>
        <w:t xml:space="preserve"> </w:t>
      </w:r>
      <w:r w:rsidRPr="00552D23">
        <w:rPr>
          <w:rFonts w:cs="Arial"/>
          <w:sz w:val="16"/>
          <w:szCs w:val="16"/>
          <w:highlight w:val="lightGray"/>
          <w:lang w:val="en-GB"/>
        </w:rPr>
        <w:t xml:space="preserve">DDP (Delivered Duty </w:t>
      </w:r>
      <w:r>
        <w:rPr>
          <w:rFonts w:cs="Arial"/>
          <w:sz w:val="16"/>
          <w:szCs w:val="16"/>
          <w:highlight w:val="lightGray"/>
          <w:lang w:val="en-GB"/>
        </w:rPr>
        <w:t>Unp</w:t>
      </w:r>
      <w:r w:rsidRPr="00552D23">
        <w:rPr>
          <w:rFonts w:cs="Arial"/>
          <w:sz w:val="16"/>
          <w:szCs w:val="16"/>
          <w:highlight w:val="lightGray"/>
          <w:lang w:val="en-GB"/>
        </w:rPr>
        <w:t xml:space="preserve">aid) </w:t>
      </w:r>
      <w:r w:rsidRPr="00552D23">
        <w:rPr>
          <w:rFonts w:cs="Arial"/>
          <w:sz w:val="16"/>
          <w:szCs w:val="16"/>
          <w:lang w:val="en-GB"/>
        </w:rPr>
        <w:t xml:space="preserve">- Incoterms 2000 International Chamber of Commerce - </w:t>
      </w:r>
      <w:r w:rsidR="00CA320F">
        <w:fldChar w:fldCharType="begin"/>
      </w:r>
      <w:r w:rsidR="00CA320F" w:rsidRPr="00CA320F">
        <w:rPr>
          <w:lang w:val="en-US"/>
          <w:rPrChange w:id="1" w:author="jmarkovic" w:date="2010-11-22T15:23:00Z">
            <w:rPr>
              <w:lang w:val="sv-SE"/>
            </w:rPr>
          </w:rPrChange>
        </w:rPr>
        <w:instrText xml:space="preserve"> HYPERLINK "http://www.iccwbo.org/incoterms/id3040/index.html" </w:instrText>
      </w:r>
      <w:r w:rsidR="00CA320F">
        <w:fldChar w:fldCharType="separate"/>
      </w:r>
      <w:r w:rsidRPr="00552D23">
        <w:rPr>
          <w:rStyle w:val="Hyperlink"/>
          <w:rFonts w:cs="Arial"/>
          <w:sz w:val="16"/>
          <w:szCs w:val="16"/>
          <w:lang w:val="en-GB"/>
        </w:rPr>
        <w:t>http://www.iccwbo.org/incoterms/id3040/index.html</w:t>
      </w:r>
      <w:r w:rsidR="00CA320F">
        <w:rPr>
          <w:rStyle w:val="Hyperlink"/>
          <w:rFonts w:cs="Arial"/>
          <w:sz w:val="16"/>
          <w:szCs w:val="16"/>
          <w:lang w:val="en-GB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A" w:rsidRDefault="00C4503A" w:rsidP="000330B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THE SUPPLY OF OPERATIONAL AND MAINTENANCE EQUIPMENT FOR WATER SUPPLY AND SEWERAGE IMPROVEMENTS AND CONSTRUCTION OF WASTE WATER TREATMENT PLANT IN THE MUNICIPALITY OF DRNIŠ</w:t>
    </w:r>
  </w:p>
  <w:p w:rsidR="00C4503A" w:rsidRDefault="00C4503A" w:rsidP="000330B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DR-SUP-01</w:t>
    </w:r>
  </w:p>
  <w:p w:rsidR="00C4503A" w:rsidRDefault="00C4503A" w:rsidP="000330B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EuropeAid/130486/M/SUP/HR</w:t>
    </w:r>
  </w:p>
  <w:p w:rsidR="00C4503A" w:rsidRPr="000330B5" w:rsidRDefault="00C4503A" w:rsidP="000330B5">
    <w:pPr>
      <w:pStyle w:val="Header"/>
      <w:rPr>
        <w:rFonts w:eastAsia="Arial Unicode MS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03A" w:rsidRDefault="00C4503A" w:rsidP="000D44FD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THE SUPPLY OF OPERATIONAL AND MAINTENANCE EQUIPMENT FOR WATER SUPPLY AND SEWERAGE IMPROVEMENTS AND CONSTRUCTION OF WASTE WATER TREATMENT PLANT IN THE MUNICIPALITY OF DRNIŠ</w:t>
    </w:r>
  </w:p>
  <w:p w:rsidR="00C4503A" w:rsidRDefault="00C4503A" w:rsidP="00D0523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DR-SUP-01</w:t>
    </w:r>
  </w:p>
  <w:p w:rsidR="00C4503A" w:rsidRDefault="00C4503A" w:rsidP="000D44FD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eastAsia="Arial Unicode MS" w:cs="Arial"/>
        <w:sz w:val="16"/>
        <w:szCs w:val="16"/>
      </w:rPr>
    </w:pPr>
    <w:r>
      <w:rPr>
        <w:rFonts w:eastAsia="Arial Unicode MS" w:cs="Arial"/>
        <w:sz w:val="16"/>
        <w:szCs w:val="16"/>
      </w:rPr>
      <w:t>EuropeAid/130486/M/SUP/HR</w:t>
    </w:r>
  </w:p>
  <w:p w:rsidR="00C4503A" w:rsidRPr="000D44FD" w:rsidRDefault="00C4503A" w:rsidP="000D44FD">
    <w:pPr>
      <w:pStyle w:val="Header"/>
      <w:rPr>
        <w:rFonts w:eastAsia="Arial Unicode MS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642470"/>
    <w:rsid w:val="000330B5"/>
    <w:rsid w:val="000776CF"/>
    <w:rsid w:val="000A659F"/>
    <w:rsid w:val="000D44FD"/>
    <w:rsid w:val="00197C47"/>
    <w:rsid w:val="001A6104"/>
    <w:rsid w:val="001D33AD"/>
    <w:rsid w:val="0020588C"/>
    <w:rsid w:val="00246CCF"/>
    <w:rsid w:val="00250BF8"/>
    <w:rsid w:val="002623B9"/>
    <w:rsid w:val="00274231"/>
    <w:rsid w:val="002B1EEC"/>
    <w:rsid w:val="002D5965"/>
    <w:rsid w:val="002F11CF"/>
    <w:rsid w:val="003071A9"/>
    <w:rsid w:val="00325ABC"/>
    <w:rsid w:val="003505F4"/>
    <w:rsid w:val="00370962"/>
    <w:rsid w:val="0037364A"/>
    <w:rsid w:val="003C568A"/>
    <w:rsid w:val="00406C6F"/>
    <w:rsid w:val="004147C1"/>
    <w:rsid w:val="00446523"/>
    <w:rsid w:val="00456964"/>
    <w:rsid w:val="004578FE"/>
    <w:rsid w:val="00480055"/>
    <w:rsid w:val="004833DF"/>
    <w:rsid w:val="0048414D"/>
    <w:rsid w:val="004D7553"/>
    <w:rsid w:val="005924C8"/>
    <w:rsid w:val="005A21A5"/>
    <w:rsid w:val="005E4FEF"/>
    <w:rsid w:val="0062155A"/>
    <w:rsid w:val="00642470"/>
    <w:rsid w:val="00647889"/>
    <w:rsid w:val="006C3A17"/>
    <w:rsid w:val="006F4BC9"/>
    <w:rsid w:val="007011BE"/>
    <w:rsid w:val="00721340"/>
    <w:rsid w:val="00783259"/>
    <w:rsid w:val="00784690"/>
    <w:rsid w:val="007A01F4"/>
    <w:rsid w:val="007E07DD"/>
    <w:rsid w:val="007E50B7"/>
    <w:rsid w:val="008137DD"/>
    <w:rsid w:val="008D3266"/>
    <w:rsid w:val="008E72FE"/>
    <w:rsid w:val="008F70E0"/>
    <w:rsid w:val="00952AB4"/>
    <w:rsid w:val="00952D68"/>
    <w:rsid w:val="009D2B78"/>
    <w:rsid w:val="00A03C46"/>
    <w:rsid w:val="00A86C08"/>
    <w:rsid w:val="00AA0970"/>
    <w:rsid w:val="00AF45E5"/>
    <w:rsid w:val="00B50203"/>
    <w:rsid w:val="00C056F1"/>
    <w:rsid w:val="00C4503A"/>
    <w:rsid w:val="00C53702"/>
    <w:rsid w:val="00C82DD7"/>
    <w:rsid w:val="00C96EF9"/>
    <w:rsid w:val="00CA320F"/>
    <w:rsid w:val="00D0523E"/>
    <w:rsid w:val="00D650A0"/>
    <w:rsid w:val="00D71F52"/>
    <w:rsid w:val="00DA2522"/>
    <w:rsid w:val="00DA71DA"/>
    <w:rsid w:val="00DA7EB2"/>
    <w:rsid w:val="00DB08F7"/>
    <w:rsid w:val="00DF0741"/>
    <w:rsid w:val="00DF51E9"/>
    <w:rsid w:val="00E304B2"/>
    <w:rsid w:val="00EA7837"/>
    <w:rsid w:val="00ED20F6"/>
    <w:rsid w:val="00F6545A"/>
    <w:rsid w:val="00F73482"/>
    <w:rsid w:val="00F83D53"/>
    <w:rsid w:val="00FA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C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A03C46"/>
    <w:pPr>
      <w:keepNext/>
      <w:tabs>
        <w:tab w:val="right" w:pos="567"/>
      </w:tabs>
      <w:spacing w:before="240" w:after="240"/>
      <w:ind w:left="567" w:hanging="567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A03C4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A03C4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A03C46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A03C46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03C46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03C4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qFormat/>
    <w:rsid w:val="00A03C46"/>
    <w:pPr>
      <w:tabs>
        <w:tab w:val="num" w:pos="1440"/>
      </w:tabs>
      <w:spacing w:before="240" w:after="60"/>
      <w:ind w:left="1440" w:hanging="144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03C46"/>
    <w:pPr>
      <w:tabs>
        <w:tab w:val="num" w:pos="1584"/>
      </w:tabs>
      <w:spacing w:before="240" w:after="60"/>
      <w:ind w:left="1584" w:hanging="1584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03C4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A03C4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semiHidden/>
    <w:rsid w:val="00A03C4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semiHidden/>
    <w:rsid w:val="00A03C46"/>
  </w:style>
  <w:style w:type="paragraph" w:styleId="BodyTextIndent2">
    <w:name w:val="Body Text Indent 2"/>
    <w:basedOn w:val="Normal"/>
    <w:semiHidden/>
    <w:rsid w:val="00A03C4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semiHidden/>
    <w:rsid w:val="00A03C4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A03C4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aliases w:val="Znak, Znak"/>
    <w:basedOn w:val="Normal"/>
    <w:link w:val="HeaderChar"/>
    <w:rsid w:val="00A03C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1"/>
    <w:uiPriority w:val="99"/>
    <w:rsid w:val="00A03C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A03C46"/>
  </w:style>
  <w:style w:type="paragraph" w:styleId="BodyText3">
    <w:name w:val="Body Text 3"/>
    <w:basedOn w:val="Normal"/>
    <w:semiHidden/>
    <w:rsid w:val="00A03C4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semiHidden/>
    <w:rsid w:val="00A03C46"/>
    <w:rPr>
      <w:color w:val="0000FF"/>
      <w:u w:val="single"/>
    </w:rPr>
  </w:style>
  <w:style w:type="paragraph" w:styleId="FootnoteText">
    <w:name w:val="footnote text"/>
    <w:basedOn w:val="Normal"/>
    <w:semiHidden/>
    <w:rsid w:val="00A03C46"/>
    <w:rPr>
      <w:lang w:val="fr-FR"/>
    </w:rPr>
  </w:style>
  <w:style w:type="character" w:styleId="FootnoteReference">
    <w:name w:val="footnote reference"/>
    <w:semiHidden/>
    <w:rsid w:val="00A03C46"/>
    <w:rPr>
      <w:vertAlign w:val="superscript"/>
    </w:rPr>
  </w:style>
  <w:style w:type="paragraph" w:styleId="DocumentMap">
    <w:name w:val="Document Map"/>
    <w:basedOn w:val="Normal"/>
    <w:semiHidden/>
    <w:rsid w:val="00A03C4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A03C4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A03C4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A03C4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A03C46"/>
    <w:pPr>
      <w:keepNext w:val="0"/>
      <w:pageBreakBefore/>
      <w:tabs>
        <w:tab w:val="left" w:pos="567"/>
        <w:tab w:val="left" w:pos="2552"/>
        <w:tab w:val="left" w:pos="7938"/>
        <w:tab w:val="left" w:pos="9072"/>
      </w:tabs>
      <w:spacing w:before="0" w:after="0"/>
      <w:ind w:left="0" w:firstLine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A03C4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A03C4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A03C4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A03C4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A03C46"/>
    <w:rPr>
      <w:b/>
    </w:rPr>
  </w:style>
  <w:style w:type="paragraph" w:customStyle="1" w:styleId="Blockquote">
    <w:name w:val="Blockquote"/>
    <w:basedOn w:val="Normal"/>
    <w:rsid w:val="00A03C4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A03C4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A03C4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A03C4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A03C4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A03C4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A03C4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A03C4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semiHidden/>
    <w:rsid w:val="00A03C46"/>
    <w:rPr>
      <w:color w:val="800080"/>
      <w:u w:val="single"/>
    </w:rPr>
  </w:style>
  <w:style w:type="paragraph" w:customStyle="1" w:styleId="Style2">
    <w:name w:val="Style2"/>
    <w:basedOn w:val="Style1"/>
    <w:rsid w:val="00A03C4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A03C4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A03C4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A03C4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character" w:customStyle="1" w:styleId="FooterChar1">
    <w:name w:val="Footer Char1"/>
    <w:link w:val="Footer"/>
    <w:uiPriority w:val="99"/>
    <w:rsid w:val="00642470"/>
    <w:rPr>
      <w:rFonts w:ascii="Arial" w:hAnsi="Arial"/>
      <w:snapToGrid w:val="0"/>
      <w:lang w:val="sv-SE" w:eastAsia="en-US"/>
    </w:rPr>
  </w:style>
  <w:style w:type="paragraph" w:styleId="BodyText2">
    <w:name w:val="Body Text 2"/>
    <w:basedOn w:val="Normal"/>
    <w:semiHidden/>
    <w:rsid w:val="00A03C46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A03C46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03C46"/>
    <w:rPr>
      <w:rFonts w:ascii="Tahoma" w:hAnsi="Tahoma" w:cs="Tahoma"/>
      <w:sz w:val="16"/>
      <w:szCs w:val="16"/>
    </w:rPr>
  </w:style>
  <w:style w:type="character" w:customStyle="1" w:styleId="FooterChar">
    <w:name w:val="Footer Char"/>
    <w:rsid w:val="00EA7837"/>
    <w:rPr>
      <w:rFonts w:ascii="Arial" w:hAnsi="Arial"/>
      <w:snapToGrid w:val="0"/>
      <w:lang w:val="sv-SE" w:eastAsia="en-US" w:bidi="ar-SA"/>
    </w:rPr>
  </w:style>
  <w:style w:type="character" w:customStyle="1" w:styleId="HeaderChar">
    <w:name w:val="Header Char"/>
    <w:aliases w:val="Znak Char, Znak Char"/>
    <w:link w:val="Header"/>
    <w:locked/>
    <w:rsid w:val="00EA7837"/>
    <w:rPr>
      <w:rFonts w:ascii="Arial" w:hAnsi="Arial"/>
      <w:snapToGrid w:val="0"/>
      <w:lang w:val="sv-SE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86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C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C08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C08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A86C08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customXml" Target="../customXml/item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2E7BD114E214429DF5E25663104A97" ma:contentTypeVersion="0" ma:contentTypeDescription="Create a new document." ma:contentTypeScope="" ma:versionID="730116fc35b4cd761ede2eb735b6cfae">
  <xsd:schema xmlns:xsd="http://www.w3.org/2001/XMLSchema" xmlns:xs="http://www.w3.org/2001/XMLSchema" xmlns:p="http://schemas.microsoft.com/office/2006/metadata/properties" xmlns:ns2="8d35066a-24fd-45ff-ada6-d0bd79cd75df" targetNamespace="http://schemas.microsoft.com/office/2006/metadata/properties" ma:root="true" ma:fieldsID="2eaec70100905f4381f3c91eb9ad5a30" ns2:_="">
    <xsd:import namespace="8d35066a-24fd-45ff-ada6-d0bd79cd75d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5066a-24fd-45ff-ada6-d0bd79cd75d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35066a-24fd-45ff-ada6-d0bd79cd75df">4QMJR6VWACFV-271-8372</_dlc_DocId>
    <_dlc_DocIdUrl xmlns="8d35066a-24fd-45ff-ada6-d0bd79cd75df">
      <Url>http://sp2010/Document Center/_layouts/DocIdRedir.aspx?ID=4QMJR6VWACFV-271-8372</Url>
      <Description>4QMJR6VWACFV-271-8372</Description>
    </_dlc_DocIdUrl>
  </documentManagement>
</p:properties>
</file>

<file path=customXml/itemProps1.xml><?xml version="1.0" encoding="utf-8"?>
<ds:datastoreItem xmlns:ds="http://schemas.openxmlformats.org/officeDocument/2006/customXml" ds:itemID="{C8AE2FA3-933E-4181-9731-24075EA186D4}"/>
</file>

<file path=customXml/itemProps2.xml><?xml version="1.0" encoding="utf-8"?>
<ds:datastoreItem xmlns:ds="http://schemas.openxmlformats.org/officeDocument/2006/customXml" ds:itemID="{77476EA0-9962-431B-8A71-B2BF49BB0155}"/>
</file>

<file path=customXml/itemProps3.xml><?xml version="1.0" encoding="utf-8"?>
<ds:datastoreItem xmlns:ds="http://schemas.openxmlformats.org/officeDocument/2006/customXml" ds:itemID="{9935F78A-BDEB-40B6-B6EB-924E5B72AFED}"/>
</file>

<file path=customXml/itemProps4.xml><?xml version="1.0" encoding="utf-8"?>
<ds:datastoreItem xmlns:ds="http://schemas.openxmlformats.org/officeDocument/2006/customXml" ds:itemID="{0C59203B-2AF7-45C7-A4D5-9FA611B9E79D}"/>
</file>

<file path=customXml/itemProps5.xml><?xml version="1.0" encoding="utf-8"?>
<ds:datastoreItem xmlns:ds="http://schemas.openxmlformats.org/officeDocument/2006/customXml" ds:itemID="{D67C3B67-3049-40CE-A043-1D75F36CA1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193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 </Company>
  <LinksUpToDate>false</LinksUpToDate>
  <CharactersWithSpaces>1307</CharactersWithSpaces>
  <SharedDoc>false</SharedDoc>
  <HLinks>
    <vt:vector size="12" baseType="variant">
      <vt:variant>
        <vt:i4>131148</vt:i4>
      </vt:variant>
      <vt:variant>
        <vt:i4>3</vt:i4>
      </vt:variant>
      <vt:variant>
        <vt:i4>0</vt:i4>
      </vt:variant>
      <vt:variant>
        <vt:i4>5</vt:i4>
      </vt:variant>
      <vt:variant>
        <vt:lpwstr>http://www.iccwbo.org/incoterms/id3040/index.html</vt:lpwstr>
      </vt:variant>
      <vt:variant>
        <vt:lpwstr/>
      </vt:variant>
      <vt:variant>
        <vt:i4>131148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http://www.iccwbo.org/incoterms/id3040/index.html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dc:description/>
  <cp:lastModifiedBy>jmarkovic</cp:lastModifiedBy>
  <cp:revision>25</cp:revision>
  <cp:lastPrinted>2010-11-22T14:20:00Z</cp:lastPrinted>
  <dcterms:created xsi:type="dcterms:W3CDTF">2010-09-29T09:19:00Z</dcterms:created>
  <dcterms:modified xsi:type="dcterms:W3CDTF">2010-12-03T09:49:00Z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_dlc_DocIdItemGuid">
    <vt:lpwstr>f630efb8-dcc9-4d14-b62a-46cd8b5b167c</vt:lpwstr>
  </property>
  <property fmtid="{D5CDD505-2E9C-101B-9397-08002B2CF9AE}" pid="8" name="ContentTypeId">
    <vt:lpwstr>0x0101009D2E7BD114E214429DF5E25663104A97</vt:lpwstr>
  </property>
</Properties>
</file>